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AB873" w14:textId="46FA8B55" w:rsidR="00A74CFD" w:rsidRPr="003E584D" w:rsidRDefault="008C736B" w:rsidP="00D459CB">
      <w:pPr>
        <w:jc w:val="center"/>
        <w:rPr>
          <w:ins w:id="0" w:author="Vojtěch Smetana" w:date="2017-03-08T10:21:00Z"/>
          <w:rFonts w:asciiTheme="majorHAnsi" w:hAnsiTheme="majorHAnsi" w:cstheme="majorHAnsi"/>
        </w:rPr>
      </w:pPr>
      <w:r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433F6A1" wp14:editId="46A8CD9C">
                <wp:simplePos x="0" y="0"/>
                <wp:positionH relativeFrom="column">
                  <wp:posOffset>917575</wp:posOffset>
                </wp:positionH>
                <wp:positionV relativeFrom="paragraph">
                  <wp:posOffset>3769995</wp:posOffset>
                </wp:positionV>
                <wp:extent cx="4914900" cy="3559810"/>
                <wp:effectExtent l="0" t="0" r="0" b="254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3559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11ADD" w14:textId="3C7420D7" w:rsidR="00A74CFD" w:rsidRPr="003E584D" w:rsidRDefault="00001773" w:rsidP="009302D8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>01/06/06-01/06/11</w:t>
                            </w:r>
                          </w:p>
                          <w:p w14:paraId="405E2DA6" w14:textId="1B0189C6" w:rsidR="009302D8" w:rsidRPr="00453966" w:rsidRDefault="00073C20" w:rsidP="009302D8">
                            <w:p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453966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40"/>
                                <w:szCs w:val="40"/>
                              </w:rPr>
                              <w:t xml:space="preserve">Agentura Tereza, </w:t>
                            </w:r>
                            <w:proofErr w:type="gramStart"/>
                            <w:r w:rsidRPr="00453966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40"/>
                                <w:szCs w:val="40"/>
                              </w:rPr>
                              <w:t>Košík ,Praha</w:t>
                            </w:r>
                            <w:proofErr w:type="gramEnd"/>
                            <w:r w:rsidRPr="00453966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40"/>
                                <w:szCs w:val="40"/>
                              </w:rPr>
                              <w:t xml:space="preserve"> 10</w:t>
                            </w:r>
                          </w:p>
                          <w:p w14:paraId="250F259B" w14:textId="47A66F67" w:rsidR="00073C20" w:rsidRDefault="00073C20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8C736B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Agentura provozovala pečovatelský dům. Zde jsem pracoval na pozici výkonného manažera. Moje pracovní činnost spočívala zejména:</w:t>
                            </w:r>
                            <w:r w:rsidR="008C736B" w:rsidRPr="008C736B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 logistika a hladký chod pečovatelského domu</w:t>
                            </w:r>
                            <w:r w:rsidR="008C736B"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1DE725EB" w14:textId="0FB52D2B" w:rsidR="008C736B" w:rsidRDefault="008C736B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Rozpisy služeb</w:t>
                            </w:r>
                          </w:p>
                          <w:p w14:paraId="34928F7B" w14:textId="4133669C" w:rsidR="008C736B" w:rsidRDefault="00AF0F9D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Zajištění zdravotnického materiálu</w:t>
                            </w:r>
                          </w:p>
                          <w:p w14:paraId="56FCF442" w14:textId="11D13CF0" w:rsidR="00AF0F9D" w:rsidRDefault="00AF0F9D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Monitoring a případné zajištění oprav objektu</w:t>
                            </w:r>
                          </w:p>
                          <w:p w14:paraId="48D44112" w14:textId="320200FD" w:rsidR="00AF0F9D" w:rsidRDefault="00663C9B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Řešení situací v provozu agentury(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zásob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apod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A9A7187" w14:textId="4F229337" w:rsidR="00663C9B" w:rsidRDefault="00663C9B" w:rsidP="008C736B">
                            <w:pPr>
                              <w:pStyle w:val="Odstavecseseznamem"/>
                              <w:numPr>
                                <w:ilvl w:val="0"/>
                                <w:numId w:val="6"/>
                              </w:num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  <w:t>Vyřizování požadavků personálu</w:t>
                            </w:r>
                          </w:p>
                          <w:p w14:paraId="00F18C20" w14:textId="77777777" w:rsidR="008C736B" w:rsidRPr="008C736B" w:rsidRDefault="008C736B" w:rsidP="008C736B">
                            <w:pPr>
                              <w:spacing w:line="288" w:lineRule="auto"/>
                              <w:ind w:left="360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3175583C" w14:textId="77777777" w:rsidR="00073C20" w:rsidRPr="00073C20" w:rsidRDefault="00073C20" w:rsidP="008C736B">
                            <w:pPr>
                              <w:pStyle w:val="Odstavecseseznamem"/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7811029A" w14:textId="77777777" w:rsidR="00073C20" w:rsidRPr="00093276" w:rsidRDefault="00073C20" w:rsidP="009302D8">
                            <w:p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69308ABC" w14:textId="77777777" w:rsidR="009302D8" w:rsidRPr="00093276" w:rsidRDefault="009302D8" w:rsidP="009302D8">
                            <w:pPr>
                              <w:spacing w:line="288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72.25pt;margin-top:296.85pt;width:387pt;height:280.3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" filled="f" stroked="f">
                <v:textbox>
                  <w:txbxContent>
                    <w:p w14:paraId="72C11ADD" w14:textId="3C7420D7" w:rsidR="00A74CFD" w:rsidRPr="003E584D" w:rsidRDefault="00001773" w:rsidP="009302D8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>01/06/06-01/06/11</w:t>
                      </w:r>
                    </w:p>
                    <w:p w14:paraId="405E2DA6" w14:textId="1B0189C6" w:rsidR="009302D8" w:rsidRPr="00453966" w:rsidRDefault="00073C20" w:rsidP="009302D8">
                      <w:p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40"/>
                          <w:szCs w:val="40"/>
                        </w:rPr>
                      </w:pPr>
                      <w:r w:rsidRPr="00453966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40"/>
                          <w:szCs w:val="40"/>
                        </w:rPr>
                        <w:t xml:space="preserve">Agentura Tereza, </w:t>
                      </w:r>
                      <w:proofErr w:type="gramStart"/>
                      <w:r w:rsidRPr="00453966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40"/>
                          <w:szCs w:val="40"/>
                        </w:rPr>
                        <w:t>Košík ,Praha</w:t>
                      </w:r>
                      <w:proofErr w:type="gramEnd"/>
                      <w:r w:rsidRPr="00453966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40"/>
                          <w:szCs w:val="40"/>
                        </w:rPr>
                        <w:t xml:space="preserve"> 10</w:t>
                      </w:r>
                    </w:p>
                    <w:p w14:paraId="250F259B" w14:textId="47A66F67" w:rsidR="00073C20" w:rsidRDefault="00073C20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 w:rsidRPr="008C736B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Agentura provozovala pečovatelský dům. Zde jsem pracoval na pozici výkonného manažera. Moje pracovní činnost spočívala zejména:</w:t>
                      </w:r>
                      <w:r w:rsidR="008C736B" w:rsidRPr="008C736B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 xml:space="preserve"> logistika a hladký chod pečovatelského domu</w:t>
                      </w:r>
                      <w:r w:rsidR="008C736B"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:</w:t>
                      </w:r>
                    </w:p>
                    <w:p w14:paraId="1DE725EB" w14:textId="0FB52D2B" w:rsidR="008C736B" w:rsidRDefault="008C736B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Rozpisy služeb</w:t>
                      </w:r>
                    </w:p>
                    <w:p w14:paraId="34928F7B" w14:textId="4133669C" w:rsidR="008C736B" w:rsidRDefault="00AF0F9D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Zajištění zdravotnického materiálu</w:t>
                      </w:r>
                    </w:p>
                    <w:p w14:paraId="56FCF442" w14:textId="11D13CF0" w:rsidR="00AF0F9D" w:rsidRDefault="00AF0F9D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Monitoring a případné zajištění oprav objektu</w:t>
                      </w:r>
                    </w:p>
                    <w:p w14:paraId="48D44112" w14:textId="320200FD" w:rsidR="00AF0F9D" w:rsidRDefault="00663C9B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Řešení situací v provozu agentury(</w:t>
                      </w:r>
                      <w:proofErr w:type="spellStart"/>
                      <w:proofErr w:type="gramStart"/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zásob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.</w:t>
                      </w:r>
                      <w:proofErr w:type="gramStart"/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apod</w:t>
                      </w:r>
                      <w:proofErr w:type="spellEnd"/>
                      <w:proofErr w:type="gramEnd"/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)</w:t>
                      </w:r>
                    </w:p>
                    <w:p w14:paraId="1A9A7187" w14:textId="4F229337" w:rsidR="00663C9B" w:rsidRDefault="00663C9B" w:rsidP="008C736B">
                      <w:pPr>
                        <w:pStyle w:val="Odstavecseseznamem"/>
                        <w:numPr>
                          <w:ilvl w:val="0"/>
                          <w:numId w:val="6"/>
                        </w:num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  <w:t>Vyřizování požadavků personálu</w:t>
                      </w:r>
                    </w:p>
                    <w:p w14:paraId="00F18C20" w14:textId="77777777" w:rsidR="008C736B" w:rsidRPr="008C736B" w:rsidRDefault="008C736B" w:rsidP="008C736B">
                      <w:pPr>
                        <w:spacing w:line="288" w:lineRule="auto"/>
                        <w:ind w:left="360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</w:p>
                    <w:p w14:paraId="3175583C" w14:textId="77777777" w:rsidR="00073C20" w:rsidRPr="00073C20" w:rsidRDefault="00073C20" w:rsidP="008C736B">
                      <w:pPr>
                        <w:pStyle w:val="Odstavecseseznamem"/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</w:p>
                    <w:p w14:paraId="7811029A" w14:textId="77777777" w:rsidR="00073C20" w:rsidRPr="00093276" w:rsidRDefault="00073C20" w:rsidP="009302D8">
                      <w:p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</w:p>
                    <w:p w14:paraId="69308ABC" w14:textId="77777777" w:rsidR="009302D8" w:rsidRPr="00093276" w:rsidRDefault="009302D8" w:rsidP="009302D8">
                      <w:pPr>
                        <w:spacing w:line="288" w:lineRule="auto"/>
                        <w:jc w:val="both"/>
                        <w:rPr>
                          <w:rFonts w:asciiTheme="majorHAnsi" w:hAnsiTheme="majorHAnsi" w:cstheme="majorHAnsi"/>
                          <w:b/>
                          <w:i/>
                          <w:color w:val="000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93276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9F14A8A" wp14:editId="133A075F">
                <wp:simplePos x="0" y="0"/>
                <wp:positionH relativeFrom="column">
                  <wp:posOffset>-728345</wp:posOffset>
                </wp:positionH>
                <wp:positionV relativeFrom="paragraph">
                  <wp:posOffset>3764280</wp:posOffset>
                </wp:positionV>
                <wp:extent cx="1371600" cy="5715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BB6B2" w14:textId="352E7126" w:rsidR="00A74CFD" w:rsidRPr="003E584D" w:rsidRDefault="0020186C" w:rsidP="00972724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  <w:b/>
                                <w:color w:val="B8440E"/>
                                <w:sz w:val="28"/>
                                <w:szCs w:val="28"/>
                                <w:lang w:val="en-US"/>
                              </w:rPr>
                              <w:t>PRAXE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b/>
                                <w:color w:val="676767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57.35pt;margin-top:296.4pt;width:108pt;height:45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" filled="f" stroked="f">
                <v:textbox>
                  <w:txbxContent>
                    <w:p w14:paraId="41ABB6B2" w14:textId="352E7126" w:rsidR="00A74CFD" w:rsidRPr="003E584D" w:rsidRDefault="0020186C" w:rsidP="00972724">
                      <w:pPr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  <w:b/>
                          <w:color w:val="B8440E"/>
                          <w:sz w:val="28"/>
                          <w:szCs w:val="28"/>
                          <w:lang w:val="en-US"/>
                        </w:rPr>
                        <w:t>PRAXE</w:t>
                      </w:r>
                      <w:r w:rsidR="00A74CFD" w:rsidRPr="003E584D">
                        <w:rPr>
                          <w:rFonts w:asciiTheme="majorHAnsi" w:hAnsiTheme="majorHAnsi" w:cstheme="majorHAnsi"/>
                          <w:b/>
                          <w:color w:val="676767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186C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18C63E3" wp14:editId="14C0247B">
                <wp:simplePos x="0" y="0"/>
                <wp:positionH relativeFrom="column">
                  <wp:posOffset>918210</wp:posOffset>
                </wp:positionH>
                <wp:positionV relativeFrom="paragraph">
                  <wp:posOffset>5761990</wp:posOffset>
                </wp:positionV>
                <wp:extent cx="4914900" cy="156972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56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D39EC" w14:textId="06E86E96" w:rsidR="00706025" w:rsidRPr="00A74CFD" w:rsidRDefault="00706025" w:rsidP="000C0434">
                            <w:pPr>
                              <w:spacing w:line="288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2.3pt;margin-top:453.7pt;width:387pt;height:123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" filled="f" stroked="f">
                <v:textbox>
                  <w:txbxContent>
                    <w:p w14:paraId="252D39EC" w14:textId="06E86E96" w:rsidR="00706025" w:rsidRPr="00A74CFD" w:rsidRDefault="00706025" w:rsidP="000C0434">
                      <w:pPr>
                        <w:spacing w:line="288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186C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374A133" wp14:editId="3E05061B">
                <wp:simplePos x="0" y="0"/>
                <wp:positionH relativeFrom="column">
                  <wp:posOffset>-681990</wp:posOffset>
                </wp:positionH>
                <wp:positionV relativeFrom="paragraph">
                  <wp:posOffset>1991995</wp:posOffset>
                </wp:positionV>
                <wp:extent cx="6515100" cy="12249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22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2DD61" w14:textId="3963A952" w:rsidR="00A74CFD" w:rsidRPr="003E584D" w:rsidRDefault="0020186C" w:rsidP="00A04443">
                            <w:pPr>
                              <w:spacing w:line="276" w:lineRule="auto"/>
                              <w:jc w:val="both"/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>Jsem člověk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plný nápadů a energie. Neustále vy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mýšlím, jak lidi potěšit. 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Několik let jsem 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se 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rozdávání radosti 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>věnoval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na volné noze, ale</w:t>
                            </w:r>
                            <w:r w:rsid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nyní bych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byl</w:t>
                            </w:r>
                            <w:r w:rsid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rád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součástí většího 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>týmu a přispěl svou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i/>
                                <w:color w:val="CA3A10"/>
                                <w:sz w:val="32"/>
                                <w:szCs w:val="32"/>
                              </w:rPr>
                              <w:t xml:space="preserve"> pozitivní náladou i tam.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53.7pt;margin-top:156.85pt;width:513pt;height:96.4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" filled="f" stroked="f">
                <v:textbox>
                  <w:txbxContent>
                    <w:p w14:paraId="43A2DD61" w14:textId="3963A952" w:rsidR="00A74CFD" w:rsidRPr="003E584D" w:rsidRDefault="0020186C" w:rsidP="00A04443">
                      <w:pPr>
                        <w:spacing w:line="276" w:lineRule="auto"/>
                        <w:jc w:val="both"/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>Jsem člověk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plný nápadů a energie. Neustále vy</w:t>
                      </w:r>
                      <w:r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mýšlím, jak lidi potěšit. 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Několik let jsem </w:t>
                      </w:r>
                      <w:r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se 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rozdávání radosti </w:t>
                      </w:r>
                      <w:r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>věnoval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na volné noze, ale</w:t>
                      </w:r>
                      <w:r w:rsid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nyní bych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byl</w:t>
                      </w:r>
                      <w:r w:rsid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rád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součástí většího </w:t>
                      </w:r>
                      <w:r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>týmu a přispěl svou</w:t>
                      </w:r>
                      <w:r w:rsidR="00A74CFD" w:rsidRPr="003E584D">
                        <w:rPr>
                          <w:rFonts w:asciiTheme="majorHAnsi" w:hAnsiTheme="majorHAnsi" w:cstheme="majorHAnsi"/>
                          <w:i/>
                          <w:color w:val="CA3A10"/>
                          <w:sz w:val="32"/>
                          <w:szCs w:val="32"/>
                        </w:rPr>
                        <w:t xml:space="preserve"> pozitivní náladou i tam.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387E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B8FA90" wp14:editId="408B296B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3429000</wp:posOffset>
                </wp:positionV>
                <wp:extent cx="1371600" cy="0"/>
                <wp:effectExtent l="0" t="0" r="25400" b="254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A3A10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270pt" to="261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" strokecolor="#ca3a10" strokeweight="2pt"/>
            </w:pict>
          </mc:Fallback>
        </mc:AlternateContent>
      </w:r>
      <w:r w:rsidR="00A74CFD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DD2C0BF" wp14:editId="636CCA94">
                <wp:simplePos x="0" y="0"/>
                <wp:positionH relativeFrom="column">
                  <wp:posOffset>914400</wp:posOffset>
                </wp:positionH>
                <wp:positionV relativeFrom="paragraph">
                  <wp:posOffset>7429500</wp:posOffset>
                </wp:positionV>
                <wp:extent cx="4914900" cy="1600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A7FB9" w14:textId="52F615D9" w:rsidR="00A74CFD" w:rsidRDefault="0009327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>2014-2019</w:t>
                            </w:r>
                          </w:p>
                          <w:p w14:paraId="2843FAB7" w14:textId="6CAE9DD7" w:rsidR="00093276" w:rsidRP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453966"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40"/>
                                <w:szCs w:val="40"/>
                              </w:rPr>
                              <w:t>Práce v pohostinství a rychlém občerstvení</w:t>
                            </w:r>
                          </w:p>
                          <w:p w14:paraId="08120065" w14:textId="10306069" w:rsid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  <w:t>Výčepní v restauracích v Praze</w:t>
                            </w:r>
                          </w:p>
                          <w:p w14:paraId="765845EC" w14:textId="386428BB" w:rsid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  <w:t>Stánkový prodej občerstvení na přehradě Hostivař</w:t>
                            </w:r>
                          </w:p>
                          <w:p w14:paraId="2AEF462E" w14:textId="178B8829" w:rsidR="00453966" w:rsidRP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  <w:t>Stánkový prodej občerstvení u stanice Chodov</w:t>
                            </w:r>
                          </w:p>
                          <w:p w14:paraId="7D558C98" w14:textId="61E30A69" w:rsidR="00A74CFD" w:rsidRPr="00A74CFD" w:rsidRDefault="00A74CFD" w:rsidP="000C0434">
                            <w:pPr>
                              <w:spacing w:line="288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1in;margin-top:585pt;width:387pt;height:12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" filled="f" stroked="f">
                <v:textbox>
                  <w:txbxContent>
                    <w:p w14:paraId="73FA7FB9" w14:textId="52F615D9" w:rsidR="00A74CFD" w:rsidRDefault="0009327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>2014-2019</w:t>
                      </w:r>
                    </w:p>
                    <w:p w14:paraId="2843FAB7" w14:textId="6CAE9DD7" w:rsidR="00093276" w:rsidRP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40"/>
                          <w:szCs w:val="40"/>
                        </w:rPr>
                      </w:pPr>
                      <w:r w:rsidRPr="00453966"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40"/>
                          <w:szCs w:val="40"/>
                        </w:rPr>
                        <w:t>Práce v pohostinství a rychlém občerstvení</w:t>
                      </w:r>
                    </w:p>
                    <w:p w14:paraId="08120065" w14:textId="10306069" w:rsid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  <w:t>Výčepní v restauracích v Praze</w:t>
                      </w:r>
                    </w:p>
                    <w:p w14:paraId="765845EC" w14:textId="386428BB" w:rsid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  <w:t>Stánkový prodej občerstvení na přehradě Hostivař</w:t>
                      </w:r>
                    </w:p>
                    <w:p w14:paraId="2AEF462E" w14:textId="178B8829" w:rsidR="00453966" w:rsidRP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  <w:t>Stánkový prodej občerstvení u stanice Chodov</w:t>
                      </w:r>
                    </w:p>
                    <w:p w14:paraId="7D558C98" w14:textId="61E30A69" w:rsidR="00A74CFD" w:rsidRPr="00A74CFD" w:rsidRDefault="00A74CFD" w:rsidP="000C0434">
                      <w:pPr>
                        <w:spacing w:line="288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4CFD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AD49388" wp14:editId="45C213F3">
                <wp:simplePos x="0" y="0"/>
                <wp:positionH relativeFrom="column">
                  <wp:posOffset>4114800</wp:posOffset>
                </wp:positionH>
                <wp:positionV relativeFrom="paragraph">
                  <wp:posOffset>-457200</wp:posOffset>
                </wp:positionV>
                <wp:extent cx="2057400" cy="1028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7FD8F" w14:textId="72FB5155" w:rsidR="0020186C" w:rsidRPr="003E584D" w:rsidRDefault="00F83F1B" w:rsidP="0020186C">
                            <w:pPr>
                              <w:widowControl w:val="0"/>
                              <w:tabs>
                                <w:tab w:val="left" w:pos="426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>T: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ab/>
                            </w:r>
                          </w:p>
                          <w:p w14:paraId="3811F4C6" w14:textId="09AC8938" w:rsidR="0020186C" w:rsidRPr="003E584D" w:rsidRDefault="0020186C" w:rsidP="0020186C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>E:</w:t>
                            </w:r>
                            <w:r w:rsidR="00F83F1B"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>dusantichy7@seznam.cz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ab/>
                            </w:r>
                          </w:p>
                          <w:p w14:paraId="57D7DD66" w14:textId="530AFC24" w:rsidR="0020186C" w:rsidRPr="003E584D" w:rsidRDefault="00F83F1B" w:rsidP="0020186C">
                            <w:pPr>
                              <w:widowControl w:val="0"/>
                              <w:tabs>
                                <w:tab w:val="left" w:pos="426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/>
                                <w:sz w:val="22"/>
                                <w:szCs w:val="20"/>
                              </w:rPr>
                              <w:t>A:</w:t>
                            </w:r>
                          </w:p>
                          <w:p w14:paraId="33FEAB00" w14:textId="06090D11" w:rsidR="00A74CFD" w:rsidRPr="00A74CFD" w:rsidRDefault="00A74CFD" w:rsidP="00434F46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rFonts w:asciiTheme="majorHAnsi" w:hAnsiTheme="majorHAnsi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324pt;margin-top:-36pt;width:162pt;height:8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" filled="f" stroked="f">
                <v:textbox>
                  <w:txbxContent>
                    <w:p w14:paraId="54A7FD8F" w14:textId="72FB5155" w:rsidR="0020186C" w:rsidRPr="003E584D" w:rsidRDefault="00F83F1B" w:rsidP="0020186C">
                      <w:pPr>
                        <w:widowControl w:val="0"/>
                        <w:tabs>
                          <w:tab w:val="left" w:pos="426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>T:</w:t>
                      </w:r>
                      <w:r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ab/>
                      </w:r>
                    </w:p>
                    <w:p w14:paraId="3811F4C6" w14:textId="09AC8938" w:rsidR="0020186C" w:rsidRPr="003E584D" w:rsidRDefault="0020186C" w:rsidP="0020186C">
                      <w:pPr>
                        <w:tabs>
                          <w:tab w:val="left" w:pos="426"/>
                        </w:tabs>
                        <w:spacing w:line="360" w:lineRule="auto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>E:</w:t>
                      </w:r>
                      <w:r w:rsidR="00F83F1B"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>dusantichy7@seznam.cz</w:t>
                      </w:r>
                      <w:r w:rsidRPr="003E584D"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ab/>
                      </w:r>
                    </w:p>
                    <w:p w14:paraId="57D7DD66" w14:textId="530AFC24" w:rsidR="0020186C" w:rsidRPr="003E584D" w:rsidRDefault="00F83F1B" w:rsidP="0020186C">
                      <w:pPr>
                        <w:widowControl w:val="0"/>
                        <w:tabs>
                          <w:tab w:val="left" w:pos="426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/>
                          <w:sz w:val="22"/>
                          <w:szCs w:val="20"/>
                        </w:rPr>
                        <w:t>A:</w:t>
                      </w:r>
                    </w:p>
                    <w:p w14:paraId="33FEAB00" w14:textId="06090D11" w:rsidR="00A74CFD" w:rsidRPr="00A74CFD" w:rsidRDefault="00A74CFD" w:rsidP="00434F46">
                      <w:pPr>
                        <w:tabs>
                          <w:tab w:val="left" w:pos="426"/>
                        </w:tabs>
                        <w:spacing w:line="360" w:lineRule="auto"/>
                        <w:rPr>
                          <w:rFonts w:asciiTheme="majorHAnsi" w:hAnsiTheme="majorHAnsi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4CFD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5380F36" wp14:editId="143893BC">
                <wp:simplePos x="0" y="0"/>
                <wp:positionH relativeFrom="column">
                  <wp:posOffset>1943100</wp:posOffset>
                </wp:positionH>
                <wp:positionV relativeFrom="paragraph">
                  <wp:posOffset>1714500</wp:posOffset>
                </wp:positionV>
                <wp:extent cx="1371600" cy="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A3A10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line w14:anchorId="23D4F500" id="Straight Connector 12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135pt" to="261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" strokecolor="#ca3a10" strokeweight="2pt"/>
            </w:pict>
          </mc:Fallback>
        </mc:AlternateContent>
      </w:r>
      <w:r w:rsidR="00A74CFD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8352A6D" wp14:editId="75BC1259">
                <wp:simplePos x="0" y="0"/>
                <wp:positionH relativeFrom="column">
                  <wp:posOffset>1600200</wp:posOffset>
                </wp:positionH>
                <wp:positionV relativeFrom="paragraph">
                  <wp:posOffset>1257300</wp:posOffset>
                </wp:positionV>
                <wp:extent cx="20574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5D701" w14:textId="084B79CC" w:rsidR="00A74CFD" w:rsidRPr="003E584D" w:rsidRDefault="00A74CFD" w:rsidP="00A74CF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36"/>
                                <w:szCs w:val="36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  <w:color w:val="B8440E"/>
                                <w:sz w:val="36"/>
                                <w:szCs w:val="36"/>
                                <w:lang w:val="en-US"/>
                              </w:rPr>
                              <w:t>OSOBNÍ 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126pt;margin-top:99pt;width:162pt;height:27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" filled="f" stroked="f">
                <v:textbox>
                  <w:txbxContent>
                    <w:p w14:paraId="18D5D701" w14:textId="084B79CC" w:rsidR="00A74CFD" w:rsidRPr="003E584D" w:rsidRDefault="00A74CFD" w:rsidP="00A74CFD">
                      <w:pPr>
                        <w:jc w:val="center"/>
                        <w:rPr>
                          <w:rFonts w:asciiTheme="majorHAnsi" w:hAnsiTheme="majorHAnsi" w:cstheme="majorHAnsi"/>
                          <w:sz w:val="36"/>
                          <w:szCs w:val="36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  <w:color w:val="B8440E"/>
                          <w:sz w:val="36"/>
                          <w:szCs w:val="36"/>
                          <w:lang w:val="en-US"/>
                        </w:rPr>
                        <w:t>OSOBNÍ PROFIL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4F46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4DA4B3B" wp14:editId="61CD0B8F">
                <wp:simplePos x="0" y="0"/>
                <wp:positionH relativeFrom="column">
                  <wp:posOffset>800100</wp:posOffset>
                </wp:positionH>
                <wp:positionV relativeFrom="paragraph">
                  <wp:posOffset>-800100</wp:posOffset>
                </wp:positionV>
                <wp:extent cx="2857500" cy="1485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6D103" w14:textId="6733206C" w:rsidR="00A74CFD" w:rsidRDefault="00F83F1B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D64F1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D64F11"/>
                                <w:sz w:val="84"/>
                                <w:szCs w:val="84"/>
                              </w:rPr>
                              <w:t>Dušan</w:t>
                            </w:r>
                          </w:p>
                          <w:p w14:paraId="2F6FC8FF" w14:textId="6E7E987B" w:rsidR="00F83F1B" w:rsidRPr="003E584D" w:rsidRDefault="00F83F1B">
                            <w:pPr>
                              <w:rPr>
                                <w:rFonts w:asciiTheme="majorHAnsi" w:hAnsiTheme="majorHAnsi" w:cstheme="majorHAnsi"/>
                                <w:color w:val="D64F1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D64F11"/>
                                <w:sz w:val="84"/>
                                <w:szCs w:val="84"/>
                              </w:rPr>
                              <w:t>Tichý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left:0;text-align:left;margin-left:63pt;margin-top:-63pt;width:225pt;height:117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" filled="f" stroked="f">
                <v:textbox>
                  <w:txbxContent>
                    <w:p w14:paraId="1F66D103" w14:textId="6733206C" w:rsidR="00A74CFD" w:rsidRDefault="00F83F1B">
                      <w:pPr>
                        <w:rPr>
                          <w:rFonts w:asciiTheme="majorHAnsi" w:hAnsiTheme="majorHAnsi" w:cstheme="majorHAnsi"/>
                          <w:b/>
                          <w:bCs/>
                          <w:color w:val="D64F11"/>
                          <w:sz w:val="84"/>
                          <w:szCs w:val="8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D64F11"/>
                          <w:sz w:val="84"/>
                          <w:szCs w:val="84"/>
                        </w:rPr>
                        <w:t>Dušan</w:t>
                      </w:r>
                    </w:p>
                    <w:p w14:paraId="2F6FC8FF" w14:textId="6E7E987B" w:rsidR="00F83F1B" w:rsidRPr="003E584D" w:rsidRDefault="00F83F1B">
                      <w:pPr>
                        <w:rPr>
                          <w:rFonts w:asciiTheme="majorHAnsi" w:hAnsiTheme="majorHAnsi" w:cstheme="majorHAnsi"/>
                          <w:color w:val="D64F11"/>
                          <w:sz w:val="84"/>
                          <w:szCs w:val="8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D64F11"/>
                          <w:sz w:val="84"/>
                          <w:szCs w:val="84"/>
                        </w:rPr>
                        <w:t>Tichý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ins w:id="1" w:author="Vojtěch Smetana" w:date="2017-03-08T10:21:00Z">
        <w:r w:rsidR="00A74CFD" w:rsidRPr="003E584D">
          <w:rPr>
            <w:rFonts w:asciiTheme="majorHAnsi" w:hAnsiTheme="majorHAnsi" w:cstheme="majorHAnsi"/>
          </w:rPr>
          <w:br w:type="page"/>
        </w:r>
      </w:ins>
    </w:p>
    <w:p w14:paraId="6E34A1E6" w14:textId="4C559DC9" w:rsidR="002B41AE" w:rsidRPr="003E584D" w:rsidRDefault="00001773" w:rsidP="000C0434">
      <w:pPr>
        <w:jc w:val="right"/>
        <w:rPr>
          <w:rFonts w:asciiTheme="majorHAnsi" w:hAnsiTheme="majorHAnsi" w:cstheme="majorHAnsi"/>
        </w:rPr>
      </w:pPr>
      <w:r w:rsidRPr="003E584D">
        <w:rPr>
          <w:rFonts w:asciiTheme="majorHAnsi" w:hAnsiTheme="majorHAnsi" w:cstheme="majorHAnsi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5159F0" wp14:editId="21F61F3B">
                <wp:simplePos x="0" y="0"/>
                <wp:positionH relativeFrom="column">
                  <wp:posOffset>917575</wp:posOffset>
                </wp:positionH>
                <wp:positionV relativeFrom="paragraph">
                  <wp:posOffset>3200400</wp:posOffset>
                </wp:positionV>
                <wp:extent cx="4914900" cy="1652905"/>
                <wp:effectExtent l="0" t="0" r="0" b="4445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65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4969E" w14:textId="02C9D0CF" w:rsidR="0069387E" w:rsidRPr="00093276" w:rsidRDefault="0069387E" w:rsidP="00093276">
                            <w:p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83999D8" w14:textId="577DFD7A" w:rsidR="0069387E" w:rsidRPr="003E584D" w:rsidRDefault="0069387E" w:rsidP="0069387E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</w:rPr>
                              <w:t xml:space="preserve">Řidičský průkaz </w:t>
                            </w:r>
                            <w:r w:rsidR="00093276">
                              <w:rPr>
                                <w:rFonts w:asciiTheme="majorHAnsi" w:hAnsiTheme="majorHAnsi" w:cstheme="majorHAnsi"/>
                              </w:rPr>
                              <w:t>skupiny C (</w:t>
                            </w:r>
                            <w:proofErr w:type="spellStart"/>
                            <w:r w:rsidR="00093276">
                              <w:rPr>
                                <w:rFonts w:asciiTheme="majorHAnsi" w:hAnsiTheme="majorHAnsi" w:cstheme="majorHAnsi"/>
                              </w:rPr>
                              <w:t>neřidič</w:t>
                            </w:r>
                            <w:proofErr w:type="spellEnd"/>
                            <w:r w:rsidR="00093276">
                              <w:rPr>
                                <w:rFonts w:asciiTheme="majorHAnsi" w:hAnsiTheme="majorHAnsi" w:cstheme="majorHAnsi"/>
                              </w:rPr>
                              <w:t>-vybodovaný)</w:t>
                            </w:r>
                          </w:p>
                          <w:p w14:paraId="5E2242F5" w14:textId="41BF2E77" w:rsidR="00A74CFD" w:rsidRDefault="0069387E" w:rsidP="0069387E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</w:rPr>
                              <w:t>Obsluha PC (rozhraní Windows i iOS/Apple)</w:t>
                            </w:r>
                          </w:p>
                          <w:p w14:paraId="17720FA8" w14:textId="77E062E8" w:rsidR="00093276" w:rsidRDefault="00001773" w:rsidP="00093276">
                            <w:pPr>
                              <w:pStyle w:val="Odstavecseseznamem"/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Práce s 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</w:rPr>
                              <w:t>internetem,  práce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ve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</w:rPr>
                              <w:t>Worldu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a Excelu</w:t>
                            </w:r>
                          </w:p>
                          <w:p w14:paraId="700D9DF2" w14:textId="7A18E3C9" w:rsidR="00001773" w:rsidRDefault="00001773" w:rsidP="00093276">
                            <w:pPr>
                              <w:pStyle w:val="Odstavecseseznamem"/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Částečná znalost NJ</w:t>
                            </w:r>
                          </w:p>
                          <w:p w14:paraId="763F61ED" w14:textId="77777777" w:rsidR="00001773" w:rsidRPr="00001773" w:rsidRDefault="00001773" w:rsidP="00001773">
                            <w:p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left:0;text-align:left;margin-left:72.25pt;margin-top:252pt;width:387pt;height:13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" filled="f" stroked="f">
                <v:textbox>
                  <w:txbxContent>
                    <w:p w14:paraId="29C4969E" w14:textId="02C9D0CF" w:rsidR="0069387E" w:rsidRPr="00093276" w:rsidRDefault="0069387E" w:rsidP="00093276">
                      <w:p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</w:p>
                    <w:p w14:paraId="683999D8" w14:textId="577DFD7A" w:rsidR="0069387E" w:rsidRPr="003E584D" w:rsidRDefault="0069387E" w:rsidP="0069387E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</w:rPr>
                        <w:t xml:space="preserve">Řidičský průkaz </w:t>
                      </w:r>
                      <w:r w:rsidR="00093276">
                        <w:rPr>
                          <w:rFonts w:asciiTheme="majorHAnsi" w:hAnsiTheme="majorHAnsi" w:cstheme="majorHAnsi"/>
                        </w:rPr>
                        <w:t>skupiny C (</w:t>
                      </w:r>
                      <w:proofErr w:type="spellStart"/>
                      <w:r w:rsidR="00093276">
                        <w:rPr>
                          <w:rFonts w:asciiTheme="majorHAnsi" w:hAnsiTheme="majorHAnsi" w:cstheme="majorHAnsi"/>
                        </w:rPr>
                        <w:t>neřidič</w:t>
                      </w:r>
                      <w:proofErr w:type="spellEnd"/>
                      <w:r w:rsidR="00093276">
                        <w:rPr>
                          <w:rFonts w:asciiTheme="majorHAnsi" w:hAnsiTheme="majorHAnsi" w:cstheme="majorHAnsi"/>
                        </w:rPr>
                        <w:t>-vybodovaný)</w:t>
                      </w:r>
                    </w:p>
                    <w:p w14:paraId="5E2242F5" w14:textId="41BF2E77" w:rsidR="00A74CFD" w:rsidRDefault="0069387E" w:rsidP="0069387E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</w:rPr>
                        <w:t>Obsluha PC (rozhraní Windows i iOS/Apple)</w:t>
                      </w:r>
                    </w:p>
                    <w:p w14:paraId="17720FA8" w14:textId="77E062E8" w:rsidR="00093276" w:rsidRDefault="00001773" w:rsidP="00093276">
                      <w:pPr>
                        <w:pStyle w:val="Odstavecseseznamem"/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Práce s </w:t>
                      </w:r>
                      <w:proofErr w:type="gramStart"/>
                      <w:r>
                        <w:rPr>
                          <w:rFonts w:asciiTheme="majorHAnsi" w:hAnsiTheme="majorHAnsi" w:cstheme="majorHAnsi"/>
                        </w:rPr>
                        <w:t>internetem,  práce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</w:rPr>
                        <w:t xml:space="preserve"> ve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</w:rPr>
                        <w:t>Worldu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</w:rPr>
                        <w:t xml:space="preserve"> a Excelu</w:t>
                      </w:r>
                    </w:p>
                    <w:p w14:paraId="700D9DF2" w14:textId="7A18E3C9" w:rsidR="00001773" w:rsidRDefault="00001773" w:rsidP="00093276">
                      <w:pPr>
                        <w:pStyle w:val="Odstavecseseznamem"/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Částečná znalost NJ</w:t>
                      </w:r>
                    </w:p>
                    <w:p w14:paraId="763F61ED" w14:textId="77777777" w:rsidR="00001773" w:rsidRPr="00001773" w:rsidRDefault="00001773" w:rsidP="00001773">
                      <w:p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47BDF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C8DD14" wp14:editId="042964AA">
                <wp:simplePos x="0" y="0"/>
                <wp:positionH relativeFrom="column">
                  <wp:posOffset>945515</wp:posOffset>
                </wp:positionH>
                <wp:positionV relativeFrom="paragraph">
                  <wp:posOffset>4339590</wp:posOffset>
                </wp:positionV>
                <wp:extent cx="4824730" cy="1081405"/>
                <wp:effectExtent l="0" t="0" r="0" b="4445"/>
                <wp:wrapSquare wrapText="bothSides"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730" cy="1081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8AD17" w14:textId="7943CC6E" w:rsidR="0069387E" w:rsidRPr="003E584D" w:rsidRDefault="00001773" w:rsidP="0069387E">
                            <w:pPr>
                              <w:pStyle w:val="Odstavecseseznamem"/>
                              <w:numPr>
                                <w:ilvl w:val="0"/>
                                <w:numId w:val="4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Nekonfliktní</w:t>
                            </w:r>
                            <w:r w:rsidR="0069387E" w:rsidRPr="003E584D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7B9CFD94" w14:textId="77777777" w:rsidR="0069387E" w:rsidRPr="003E584D" w:rsidRDefault="0069387E" w:rsidP="0069387E">
                            <w:pPr>
                              <w:pStyle w:val="Odstavecseseznamem"/>
                              <w:numPr>
                                <w:ilvl w:val="0"/>
                                <w:numId w:val="4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</w:rPr>
                              <w:t>Upřímný úsměv</w:t>
                            </w:r>
                            <w:r w:rsidRPr="003E584D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5F9012E8" w14:textId="45241618" w:rsidR="0069387E" w:rsidRDefault="00093276" w:rsidP="0069387E">
                            <w:pPr>
                              <w:pStyle w:val="Odstavecseseznamem"/>
                              <w:numPr>
                                <w:ilvl w:val="0"/>
                                <w:numId w:val="4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Optimistický pohled na svět</w:t>
                            </w:r>
                          </w:p>
                          <w:p w14:paraId="6B05512F" w14:textId="0AB73473" w:rsidR="00C47BDF" w:rsidRDefault="00C47BDF" w:rsidP="0069387E">
                            <w:pPr>
                              <w:pStyle w:val="Odstavecseseznamem"/>
                              <w:numPr>
                                <w:ilvl w:val="0"/>
                                <w:numId w:val="4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Jsem empaticky založený</w:t>
                            </w:r>
                          </w:p>
                          <w:p w14:paraId="643F49F6" w14:textId="77777777" w:rsidR="00C47BDF" w:rsidRPr="003E584D" w:rsidRDefault="00C47BDF" w:rsidP="0069387E">
                            <w:pPr>
                              <w:pStyle w:val="Odstavecseseznamem"/>
                              <w:numPr>
                                <w:ilvl w:val="0"/>
                                <w:numId w:val="4"/>
                              </w:numPr>
                              <w:spacing w:line="288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5" type="#_x0000_t202" style="position:absolute;left:0;text-align:left;margin-left:74.45pt;margin-top:341.7pt;width:379.9pt;height:85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" filled="f" stroked="f">
                <v:textbox>
                  <w:txbxContent>
                    <w:p w14:paraId="4E38AD17" w14:textId="7943CC6E" w:rsidR="0069387E" w:rsidRPr="003E584D" w:rsidRDefault="00001773" w:rsidP="0069387E">
                      <w:pPr>
                        <w:pStyle w:val="Odstavecseseznamem"/>
                        <w:numPr>
                          <w:ilvl w:val="0"/>
                          <w:numId w:val="4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Nekonfliktní</w:t>
                      </w:r>
                      <w:r w:rsidR="0069387E" w:rsidRPr="003E584D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7B9CFD94" w14:textId="77777777" w:rsidR="0069387E" w:rsidRPr="003E584D" w:rsidRDefault="0069387E" w:rsidP="0069387E">
                      <w:pPr>
                        <w:pStyle w:val="Odstavecseseznamem"/>
                        <w:numPr>
                          <w:ilvl w:val="0"/>
                          <w:numId w:val="4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</w:rPr>
                        <w:t>Upřímný úsměv</w:t>
                      </w:r>
                      <w:r w:rsidRPr="003E584D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5F9012E8" w14:textId="45241618" w:rsidR="0069387E" w:rsidRDefault="00093276" w:rsidP="0069387E">
                      <w:pPr>
                        <w:pStyle w:val="Odstavecseseznamem"/>
                        <w:numPr>
                          <w:ilvl w:val="0"/>
                          <w:numId w:val="4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Optimistický pohled na svět</w:t>
                      </w:r>
                    </w:p>
                    <w:p w14:paraId="6B05512F" w14:textId="0AB73473" w:rsidR="00C47BDF" w:rsidRDefault="00C47BDF" w:rsidP="0069387E">
                      <w:pPr>
                        <w:pStyle w:val="Odstavecseseznamem"/>
                        <w:numPr>
                          <w:ilvl w:val="0"/>
                          <w:numId w:val="4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Jsem empaticky založený</w:t>
                      </w:r>
                    </w:p>
                    <w:p w14:paraId="643F49F6" w14:textId="77777777" w:rsidR="00C47BDF" w:rsidRPr="003E584D" w:rsidRDefault="00C47BDF" w:rsidP="0069387E">
                      <w:pPr>
                        <w:pStyle w:val="Odstavecseseznamem"/>
                        <w:numPr>
                          <w:ilvl w:val="0"/>
                          <w:numId w:val="4"/>
                        </w:numPr>
                        <w:spacing w:line="288" w:lineRule="auto"/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6025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7478C" wp14:editId="723EA498">
                <wp:simplePos x="0" y="0"/>
                <wp:positionH relativeFrom="column">
                  <wp:posOffset>-812800</wp:posOffset>
                </wp:positionH>
                <wp:positionV relativeFrom="paragraph">
                  <wp:posOffset>1594485</wp:posOffset>
                </wp:positionV>
                <wp:extent cx="1371600" cy="5715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877E1" w14:textId="77777777" w:rsidR="00706025" w:rsidRPr="003E584D" w:rsidRDefault="00706025" w:rsidP="00706025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3E584D">
                              <w:rPr>
                                <w:rFonts w:asciiTheme="majorHAnsi" w:hAnsiTheme="majorHAnsi" w:cstheme="majorHAnsi"/>
                                <w:b/>
                                <w:color w:val="B8440E"/>
                                <w:sz w:val="28"/>
                                <w:szCs w:val="28"/>
                                <w:lang w:val="en-US"/>
                              </w:rPr>
                              <w:t>VZDĚLÁNÍ</w:t>
                            </w:r>
                            <w:r w:rsidRPr="003E584D">
                              <w:rPr>
                                <w:rFonts w:asciiTheme="majorHAnsi" w:hAnsiTheme="majorHAnsi" w:cstheme="majorHAnsi"/>
                                <w:b/>
                                <w:color w:val="676767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4C8F8BA6" w14:textId="77777777" w:rsidR="00706025" w:rsidRDefault="007060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-64pt;margin-top:125.55pt;width:108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" filled="f" stroked="f">
                <v:textbox>
                  <w:txbxContent>
                    <w:p w14:paraId="26F877E1" w14:textId="77777777" w:rsidR="00706025" w:rsidRPr="003E584D" w:rsidRDefault="00706025" w:rsidP="00706025">
                      <w:pPr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</w:rPr>
                      </w:pPr>
                      <w:r w:rsidRPr="003E584D">
                        <w:rPr>
                          <w:rFonts w:asciiTheme="majorHAnsi" w:hAnsiTheme="majorHAnsi" w:cstheme="majorHAnsi"/>
                          <w:b/>
                          <w:color w:val="B8440E"/>
                          <w:sz w:val="28"/>
                          <w:szCs w:val="28"/>
                          <w:lang w:val="en-US"/>
                        </w:rPr>
                        <w:t>VZDĚLÁNÍ</w:t>
                      </w:r>
                      <w:r w:rsidRPr="003E584D">
                        <w:rPr>
                          <w:rFonts w:asciiTheme="majorHAnsi" w:hAnsiTheme="majorHAnsi" w:cstheme="majorHAnsi"/>
                          <w:b/>
                          <w:color w:val="676767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 w14:paraId="4C8F8BA6" w14:textId="77777777" w:rsidR="00706025" w:rsidRDefault="00706025"/>
                  </w:txbxContent>
                </v:textbox>
                <w10:wrap type="square"/>
              </v:shape>
            </w:pict>
          </mc:Fallback>
        </mc:AlternateContent>
      </w:r>
      <w:r w:rsidR="00067A5F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88DAA" wp14:editId="79CB3D14">
                <wp:simplePos x="0" y="0"/>
                <wp:positionH relativeFrom="column">
                  <wp:posOffset>-685800</wp:posOffset>
                </wp:positionH>
                <wp:positionV relativeFrom="paragraph">
                  <wp:posOffset>3199765</wp:posOffset>
                </wp:positionV>
                <wp:extent cx="1371600" cy="619125"/>
                <wp:effectExtent l="0" t="0" r="0" b="9525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AC4C8" w14:textId="53D50136" w:rsidR="00A74CFD" w:rsidRPr="003E584D" w:rsidRDefault="00067A5F" w:rsidP="00A04443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B8440E"/>
                                <w:sz w:val="28"/>
                                <w:szCs w:val="28"/>
                                <w:lang w:val="en-US"/>
                              </w:rPr>
                              <w:t>ZNALOSTI A DOVEDNOSTI</w:t>
                            </w:r>
                            <w:r w:rsidR="00A74CFD" w:rsidRPr="003E584D">
                              <w:rPr>
                                <w:rFonts w:asciiTheme="majorHAnsi" w:hAnsiTheme="majorHAnsi" w:cstheme="majorHAnsi"/>
                                <w:b/>
                                <w:color w:val="676767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-54pt;margin-top:251.95pt;width:108pt;height:4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" filled="f" stroked="f">
                <v:textbox>
                  <w:txbxContent>
                    <w:p w14:paraId="29CAC4C8" w14:textId="53D50136" w:rsidR="00A74CFD" w:rsidRPr="003E584D" w:rsidRDefault="00067A5F" w:rsidP="00A04443">
                      <w:pPr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B8440E"/>
                          <w:sz w:val="28"/>
                          <w:szCs w:val="28"/>
                          <w:lang w:val="en-US"/>
                        </w:rPr>
                        <w:t>ZNALOSTI A DOVEDNOSTI</w:t>
                      </w:r>
                      <w:r w:rsidR="00A74CFD" w:rsidRPr="003E584D">
                        <w:rPr>
                          <w:rFonts w:asciiTheme="majorHAnsi" w:hAnsiTheme="majorHAnsi" w:cstheme="majorHAnsi"/>
                          <w:b/>
                          <w:color w:val="676767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84D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5027FB" wp14:editId="0B92FE6A">
                <wp:simplePos x="0" y="0"/>
                <wp:positionH relativeFrom="column">
                  <wp:posOffset>914400</wp:posOffset>
                </wp:positionH>
                <wp:positionV relativeFrom="paragraph">
                  <wp:posOffset>2285365</wp:posOffset>
                </wp:positionV>
                <wp:extent cx="4914900" cy="581025"/>
                <wp:effectExtent l="0" t="0" r="0" b="952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B8425" w14:textId="521A08D1" w:rsidR="00A74CFD" w:rsidRDefault="00093276" w:rsidP="000C0434">
                            <w:pPr>
                              <w:spacing w:line="288" w:lineRule="auto"/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>SOU Textilní a oděvní</w:t>
                            </w:r>
                            <w:r w:rsidR="0000177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 xml:space="preserve"> (Kladno)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left:0;text-align:left;margin-left:1in;margin-top:179.95pt;width:387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" filled="f" stroked="f">
                <v:textbox>
                  <w:txbxContent>
                    <w:p w14:paraId="5F4B8425" w14:textId="521A08D1" w:rsidR="00A74CFD" w:rsidRDefault="00093276" w:rsidP="000C0434">
                      <w:pPr>
                        <w:spacing w:line="288" w:lineRule="auto"/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>SOU Textilní a oděvní</w:t>
                      </w:r>
                      <w:r w:rsidR="00001773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 xml:space="preserve"> (Kladno)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186C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687D6D" wp14:editId="5162BD03">
                <wp:simplePos x="0" y="0"/>
                <wp:positionH relativeFrom="column">
                  <wp:posOffset>918210</wp:posOffset>
                </wp:positionH>
                <wp:positionV relativeFrom="paragraph">
                  <wp:posOffset>1716405</wp:posOffset>
                </wp:positionV>
                <wp:extent cx="4914900" cy="568960"/>
                <wp:effectExtent l="0" t="0" r="0" b="254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D6A7B" w14:textId="78A993F5" w:rsidR="00A74CFD" w:rsidRDefault="00093276" w:rsidP="000C0434">
                            <w:pPr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>1982-1986</w:t>
                            </w:r>
                          </w:p>
                          <w:p w14:paraId="672E5CC3" w14:textId="15755A68" w:rsidR="00093276" w:rsidRPr="0020186C" w:rsidRDefault="00001773" w:rsidP="000C0434">
                            <w:pPr>
                              <w:spacing w:line="288" w:lineRule="auto"/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 xml:space="preserve">SOU automechanik (Nám.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>Míru 2 ,Praha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</w:rPr>
                              <w:t xml:space="preserve">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left:0;text-align:left;margin-left:72.3pt;margin-top:135.15pt;width:387pt;height:4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" filled="f" stroked="f">
                <v:textbox>
                  <w:txbxContent>
                    <w:p w14:paraId="0B0D6A7B" w14:textId="78A993F5" w:rsidR="00A74CFD" w:rsidRDefault="00093276" w:rsidP="000C0434">
                      <w:pPr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>1982-1986</w:t>
                      </w:r>
                    </w:p>
                    <w:p w14:paraId="672E5CC3" w14:textId="15755A68" w:rsidR="00093276" w:rsidRPr="0020186C" w:rsidRDefault="00001773" w:rsidP="000C0434">
                      <w:pPr>
                        <w:spacing w:line="288" w:lineRule="auto"/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 xml:space="preserve">SOU automechanik (Nám. </w:t>
                      </w:r>
                      <w:proofErr w:type="gramStart"/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>Míru 2 ,Praha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</w:rPr>
                        <w:t xml:space="preserve"> 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186C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DA1247" wp14:editId="34DC290E">
                <wp:simplePos x="0" y="0"/>
                <wp:positionH relativeFrom="column">
                  <wp:posOffset>918210</wp:posOffset>
                </wp:positionH>
                <wp:positionV relativeFrom="paragraph">
                  <wp:posOffset>-345440</wp:posOffset>
                </wp:positionV>
                <wp:extent cx="4914900" cy="1845945"/>
                <wp:effectExtent l="0" t="0" r="0" b="190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84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F4762" w14:textId="13131868" w:rsidR="00A74CFD" w:rsidRPr="00001773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Řidič </w:t>
                            </w:r>
                            <w:r w:rsidR="0000177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2011-13</w:t>
                            </w:r>
                          </w:p>
                          <w:p w14:paraId="28A7E639" w14:textId="1AD2E82A" w:rsidR="00453966" w:rsidRP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i/>
                                <w:color w:val="000000"/>
                                <w:sz w:val="32"/>
                                <w:szCs w:val="32"/>
                              </w:rPr>
                              <w:t>Řidič vozu taxi TAXIPRAHA</w:t>
                            </w:r>
                          </w:p>
                          <w:p w14:paraId="7634999D" w14:textId="77777777" w:rsidR="00453966" w:rsidRPr="00453966" w:rsidRDefault="00453966" w:rsidP="00F83F1B">
                            <w:pPr>
                              <w:widowControl w:val="0"/>
                              <w:tabs>
                                <w:tab w:val="left" w:pos="2400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6793056E" w14:textId="75578EEC" w:rsidR="00A74CFD" w:rsidRPr="00A74CFD" w:rsidRDefault="00A74CFD" w:rsidP="000C0434">
                            <w:pPr>
                              <w:spacing w:line="288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72.3pt;margin-top:-27.2pt;width:387pt;height:145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" filled="f" stroked="f">
                <v:textbox>
                  <w:txbxContent>
                    <w:p w14:paraId="1A4F4762" w14:textId="13131868" w:rsidR="00A74CFD" w:rsidRPr="00001773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  <w:t xml:space="preserve">Řidič </w:t>
                      </w:r>
                      <w:r w:rsidR="00001773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2011-13</w:t>
                      </w:r>
                    </w:p>
                    <w:p w14:paraId="28A7E639" w14:textId="1AD2E82A" w:rsidR="00453966" w:rsidRP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i/>
                          <w:color w:val="000000"/>
                          <w:sz w:val="32"/>
                          <w:szCs w:val="32"/>
                        </w:rPr>
                        <w:t>Řidič vozu taxi TAXIPRAHA</w:t>
                      </w:r>
                    </w:p>
                    <w:p w14:paraId="7634999D" w14:textId="77777777" w:rsidR="00453966" w:rsidRPr="00453966" w:rsidRDefault="00453966" w:rsidP="00F83F1B">
                      <w:pPr>
                        <w:widowControl w:val="0"/>
                        <w:tabs>
                          <w:tab w:val="left" w:pos="2400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</w:p>
                    <w:p w14:paraId="6793056E" w14:textId="75578EEC" w:rsidR="00A74CFD" w:rsidRPr="00A74CFD" w:rsidRDefault="00A74CFD" w:rsidP="000C0434">
                      <w:pPr>
                        <w:spacing w:line="288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387E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16205" wp14:editId="040E13A3">
                <wp:simplePos x="0" y="0"/>
                <wp:positionH relativeFrom="column">
                  <wp:posOffset>800100</wp:posOffset>
                </wp:positionH>
                <wp:positionV relativeFrom="paragraph">
                  <wp:posOffset>3303905</wp:posOffset>
                </wp:positionV>
                <wp:extent cx="0" cy="467995"/>
                <wp:effectExtent l="0" t="0" r="25400" b="1460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995"/>
                        </a:xfrm>
                        <a:prstGeom prst="line">
                          <a:avLst/>
                        </a:prstGeom>
                        <a:ln>
                          <a:solidFill>
                            <a:srgbClr val="CA3A10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line w14:anchorId="15EED475" id="Straight Connector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260.15pt" to="63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" strokecolor="#ca3a10" strokeweight="2pt"/>
            </w:pict>
          </mc:Fallback>
        </mc:AlternateContent>
      </w:r>
      <w:r w:rsidR="0069387E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556D72" wp14:editId="6F8EB818">
                <wp:simplePos x="0" y="0"/>
                <wp:positionH relativeFrom="column">
                  <wp:posOffset>1028700</wp:posOffset>
                </wp:positionH>
                <wp:positionV relativeFrom="paragraph">
                  <wp:posOffset>8801100</wp:posOffset>
                </wp:positionV>
                <wp:extent cx="49149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AE7B7" w14:textId="0EE8189C" w:rsidR="00A74CFD" w:rsidRPr="003E584D" w:rsidRDefault="00001773" w:rsidP="00C47BDF">
                            <w:pPr>
                              <w:spacing w:line="288" w:lineRule="auto"/>
                              <w:rPr>
                                <w:rFonts w:ascii="Helvetica Neue Light" w:hAnsi="Helvetica Neue Light" w:cs="Times New Roman"/>
                              </w:rPr>
                            </w:pPr>
                            <w:r>
                              <w:rPr>
                                <w:rFonts w:ascii="Helvetica Neue Light" w:hAnsi="Helvetica Neue Light" w:cs="Times New Roman"/>
                                <w:color w:val="76726C"/>
                                <w:sz w:val="20"/>
                                <w:szCs w:val="20"/>
                              </w:rPr>
                              <w:t xml:space="preserve">V Praze </w:t>
                            </w:r>
                            <w:r>
                              <w:rPr>
                                <w:rFonts w:ascii="Helvetica Neue Light" w:hAnsi="Helvetica Neue Light" w:cs="Times New Roman"/>
                                <w:color w:val="76726C"/>
                                <w:sz w:val="20"/>
                                <w:szCs w:val="20"/>
                              </w:rPr>
                              <w:t>25/06/2020</w:t>
                            </w:r>
                            <w:bookmarkStart w:id="2" w:name="_GoBack"/>
                            <w:bookmarkEnd w:id="2"/>
                            <w:r w:rsidR="00C47BDF">
                              <w:rPr>
                                <w:rFonts w:ascii="Helvetica Neue Light" w:hAnsi="Helvetica Neue Light" w:cs="Times New Roman"/>
                                <w:color w:val="76726C"/>
                                <w:sz w:val="20"/>
                                <w:szCs w:val="20"/>
                              </w:rPr>
                              <w:t xml:space="preserve">                                         Dušan Tichý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left:0;text-align:left;margin-left:81pt;margin-top:693pt;width:387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" filled="f" stroked="f">
                <v:textbox>
                  <w:txbxContent>
                    <w:p w14:paraId="1DCAE7B7" w14:textId="0EE8189C" w:rsidR="00A74CFD" w:rsidRPr="003E584D" w:rsidRDefault="00001773" w:rsidP="00C47BDF">
                      <w:pPr>
                        <w:spacing w:line="288" w:lineRule="auto"/>
                        <w:rPr>
                          <w:rFonts w:ascii="Helvetica Neue Light" w:hAnsi="Helvetica Neue Light" w:cs="Times New Roman"/>
                        </w:rPr>
                      </w:pPr>
                      <w:r>
                        <w:rPr>
                          <w:rFonts w:ascii="Helvetica Neue Light" w:hAnsi="Helvetica Neue Light" w:cs="Times New Roman"/>
                          <w:color w:val="76726C"/>
                          <w:sz w:val="20"/>
                          <w:szCs w:val="20"/>
                        </w:rPr>
                        <w:t xml:space="preserve">V Praze </w:t>
                      </w:r>
                      <w:r>
                        <w:rPr>
                          <w:rFonts w:ascii="Helvetica Neue Light" w:hAnsi="Helvetica Neue Light" w:cs="Times New Roman"/>
                          <w:color w:val="76726C"/>
                          <w:sz w:val="20"/>
                          <w:szCs w:val="20"/>
                        </w:rPr>
                        <w:t>25/06/2020</w:t>
                      </w:r>
                      <w:bookmarkStart w:id="3" w:name="_GoBack"/>
                      <w:bookmarkEnd w:id="3"/>
                      <w:r w:rsidR="00C47BDF">
                        <w:rPr>
                          <w:rFonts w:ascii="Helvetica Neue Light" w:hAnsi="Helvetica Neue Light" w:cs="Times New Roman"/>
                          <w:color w:val="76726C"/>
                          <w:sz w:val="20"/>
                          <w:szCs w:val="20"/>
                        </w:rPr>
                        <w:t xml:space="preserve">                                         Dušan Tichý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387E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30DCCA" wp14:editId="0A247C81">
                <wp:simplePos x="0" y="0"/>
                <wp:positionH relativeFrom="column">
                  <wp:posOffset>-685800</wp:posOffset>
                </wp:positionH>
                <wp:positionV relativeFrom="paragraph">
                  <wp:posOffset>4457700</wp:posOffset>
                </wp:positionV>
                <wp:extent cx="1371600" cy="571500"/>
                <wp:effectExtent l="0" t="0" r="0" b="12700"/>
                <wp:wrapSquare wrapText="bothSides"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65678" w14:textId="56A44B73" w:rsidR="0069387E" w:rsidRPr="003E584D" w:rsidRDefault="00067A5F" w:rsidP="0069387E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B8440E"/>
                                <w:sz w:val="28"/>
                                <w:szCs w:val="28"/>
                                <w:lang w:val="en-US"/>
                              </w:rPr>
                              <w:t>OSOBNÍ VLASTNOSTI</w:t>
                            </w:r>
                            <w:r w:rsidR="0069387E" w:rsidRPr="003E584D">
                              <w:rPr>
                                <w:rFonts w:asciiTheme="majorHAnsi" w:hAnsiTheme="majorHAnsi" w:cstheme="majorHAnsi"/>
                                <w:b/>
                                <w:color w:val="676767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42" type="#_x0000_t202" style="position:absolute;left:0;text-align:left;margin-left:-54pt;margin-top:351pt;width:108pt;height: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" filled="f" stroked="f">
                <v:textbox>
                  <w:txbxContent>
                    <w:p w14:paraId="40E65678" w14:textId="56A44B73" w:rsidR="0069387E" w:rsidRPr="003E584D" w:rsidRDefault="00067A5F" w:rsidP="0069387E">
                      <w:pPr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B8440E"/>
                          <w:sz w:val="28"/>
                          <w:szCs w:val="28"/>
                          <w:lang w:val="en-US"/>
                        </w:rPr>
                        <w:t>OSOBNÍ VLASTNOSTI</w:t>
                      </w:r>
                      <w:r w:rsidR="0069387E" w:rsidRPr="003E584D">
                        <w:rPr>
                          <w:rFonts w:asciiTheme="majorHAnsi" w:hAnsiTheme="majorHAnsi" w:cstheme="majorHAnsi"/>
                          <w:b/>
                          <w:color w:val="676767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387E" w:rsidRPr="003E584D">
        <w:rPr>
          <w:rFonts w:asciiTheme="majorHAnsi" w:hAnsiTheme="majorHAnsi" w:cs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BFF1BC" wp14:editId="64FA3184">
                <wp:simplePos x="0" y="0"/>
                <wp:positionH relativeFrom="column">
                  <wp:posOffset>800100</wp:posOffset>
                </wp:positionH>
                <wp:positionV relativeFrom="paragraph">
                  <wp:posOffset>4561205</wp:posOffset>
                </wp:positionV>
                <wp:extent cx="0" cy="467995"/>
                <wp:effectExtent l="0" t="0" r="25400" b="1460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995"/>
                        </a:xfrm>
                        <a:prstGeom prst="line">
                          <a:avLst/>
                        </a:prstGeom>
                        <a:ln>
                          <a:solidFill>
                            <a:srgbClr val="CA3A10"/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359.15pt" to="63pt,3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" strokecolor="#ca3a10" strokeweight="2pt"/>
            </w:pict>
          </mc:Fallback>
        </mc:AlternateContent>
      </w:r>
    </w:p>
    <w:sectPr w:rsidR="002B41AE" w:rsidRPr="003E584D" w:rsidSect="00261756">
      <w:headerReference w:type="even" r:id="rId9"/>
      <w:headerReference w:type="default" r:id="rId10"/>
      <w:headerReference w:type="firs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28174" w14:textId="77777777" w:rsidR="00AC02AA" w:rsidRDefault="00AC02AA" w:rsidP="00C52D4E">
      <w:r>
        <w:separator/>
      </w:r>
    </w:p>
  </w:endnote>
  <w:endnote w:type="continuationSeparator" w:id="0">
    <w:p w14:paraId="732903A1" w14:textId="77777777" w:rsidR="00AC02AA" w:rsidRDefault="00AC02AA" w:rsidP="00C5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BEA3A" w14:textId="77777777" w:rsidR="00AC02AA" w:rsidRDefault="00AC02AA" w:rsidP="00C52D4E">
      <w:r>
        <w:separator/>
      </w:r>
    </w:p>
  </w:footnote>
  <w:footnote w:type="continuationSeparator" w:id="0">
    <w:p w14:paraId="00A07028" w14:textId="77777777" w:rsidR="00AC02AA" w:rsidRDefault="00AC02AA" w:rsidP="00C52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AA0D3" w14:textId="77777777" w:rsidR="00A74CFD" w:rsidRDefault="00AC02AA">
    <w:pPr>
      <w:pStyle w:val="Zhlav"/>
    </w:pPr>
    <w:r>
      <w:rPr>
        <w:noProof/>
        <w:lang w:val="en-US"/>
      </w:rPr>
      <w:pict w14:anchorId="438378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Šablona-CV-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E033D" w14:textId="77777777" w:rsidR="00A74CFD" w:rsidRDefault="00AC02AA">
    <w:pPr>
      <w:pStyle w:val="Zhlav"/>
    </w:pPr>
    <w:r>
      <w:rPr>
        <w:noProof/>
        <w:lang w:val="en-US"/>
      </w:rPr>
      <w:pict w14:anchorId="25BF5F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133pt;margin-top:-133.5pt;width:595pt;height:842pt;z-index:-251658240;mso-wrap-edited:f;mso-position-horizontal-relative:margin;mso-position-vertical-relative:margin" wrapcoords="-27 0 -27 21561 21600 21561 21600 0 -27 0">
          <v:imagedata r:id="rId1" o:title="Šablona-CV-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0C091" w14:textId="77777777" w:rsidR="00A74CFD" w:rsidRDefault="00AC02AA">
    <w:pPr>
      <w:pStyle w:val="Zhlav"/>
    </w:pPr>
    <w:r>
      <w:rPr>
        <w:noProof/>
        <w:lang w:val="en-US"/>
      </w:rPr>
      <w:pict w14:anchorId="39B2BB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Šablona-CV-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B37"/>
    <w:multiLevelType w:val="hybridMultilevel"/>
    <w:tmpl w:val="EA12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66A9B"/>
    <w:multiLevelType w:val="hybridMultilevel"/>
    <w:tmpl w:val="2B1A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9195A"/>
    <w:multiLevelType w:val="hybridMultilevel"/>
    <w:tmpl w:val="9E222F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66297"/>
    <w:multiLevelType w:val="hybridMultilevel"/>
    <w:tmpl w:val="2030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41105"/>
    <w:multiLevelType w:val="hybridMultilevel"/>
    <w:tmpl w:val="1DD4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90E5C"/>
    <w:multiLevelType w:val="hybridMultilevel"/>
    <w:tmpl w:val="3E3604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4E"/>
    <w:rsid w:val="00001773"/>
    <w:rsid w:val="00067A5F"/>
    <w:rsid w:val="00073C20"/>
    <w:rsid w:val="00093276"/>
    <w:rsid w:val="000C0434"/>
    <w:rsid w:val="0012112B"/>
    <w:rsid w:val="00155833"/>
    <w:rsid w:val="0020186C"/>
    <w:rsid w:val="00220A76"/>
    <w:rsid w:val="00261756"/>
    <w:rsid w:val="002B41AE"/>
    <w:rsid w:val="003A47A8"/>
    <w:rsid w:val="003E584D"/>
    <w:rsid w:val="00434F46"/>
    <w:rsid w:val="00453966"/>
    <w:rsid w:val="00560932"/>
    <w:rsid w:val="00663C9B"/>
    <w:rsid w:val="0069387E"/>
    <w:rsid w:val="006B1350"/>
    <w:rsid w:val="006C3262"/>
    <w:rsid w:val="006F45E9"/>
    <w:rsid w:val="00706025"/>
    <w:rsid w:val="007C24C5"/>
    <w:rsid w:val="007F25B6"/>
    <w:rsid w:val="008C736B"/>
    <w:rsid w:val="008E37F4"/>
    <w:rsid w:val="00917E9B"/>
    <w:rsid w:val="009302D8"/>
    <w:rsid w:val="00972724"/>
    <w:rsid w:val="009D785B"/>
    <w:rsid w:val="00A04443"/>
    <w:rsid w:val="00A74CFD"/>
    <w:rsid w:val="00AA56DD"/>
    <w:rsid w:val="00AC02AA"/>
    <w:rsid w:val="00AF0F9D"/>
    <w:rsid w:val="00BF2D3F"/>
    <w:rsid w:val="00C47BDF"/>
    <w:rsid w:val="00C52D4E"/>
    <w:rsid w:val="00D2702A"/>
    <w:rsid w:val="00D459CB"/>
    <w:rsid w:val="00D81506"/>
    <w:rsid w:val="00DE2743"/>
    <w:rsid w:val="00F11E64"/>
    <w:rsid w:val="00F51E19"/>
    <w:rsid w:val="00F6385F"/>
    <w:rsid w:val="00F83F1B"/>
    <w:rsid w:val="00FC6034"/>
    <w:rsid w:val="00FE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C8BFC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4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2D4E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D4E"/>
    <w:rPr>
      <w:rFonts w:ascii="Lucida Grande CE" w:hAnsi="Lucida Grande CE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52D4E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2D4E"/>
  </w:style>
  <w:style w:type="paragraph" w:styleId="Zpat">
    <w:name w:val="footer"/>
    <w:basedOn w:val="Normln"/>
    <w:link w:val="ZpatChar"/>
    <w:uiPriority w:val="99"/>
    <w:unhideWhenUsed/>
    <w:rsid w:val="00C52D4E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D4E"/>
  </w:style>
  <w:style w:type="character" w:styleId="Odkaznakoment">
    <w:name w:val="annotation reference"/>
    <w:basedOn w:val="Standardnpsmoodstavce"/>
    <w:uiPriority w:val="99"/>
    <w:semiHidden/>
    <w:unhideWhenUsed/>
    <w:rsid w:val="001558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8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8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8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833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7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4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2D4E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D4E"/>
    <w:rPr>
      <w:rFonts w:ascii="Lucida Grande CE" w:hAnsi="Lucida Grande CE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52D4E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2D4E"/>
  </w:style>
  <w:style w:type="paragraph" w:styleId="Zpat">
    <w:name w:val="footer"/>
    <w:basedOn w:val="Normln"/>
    <w:link w:val="ZpatChar"/>
    <w:uiPriority w:val="99"/>
    <w:unhideWhenUsed/>
    <w:rsid w:val="00C52D4E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D4E"/>
  </w:style>
  <w:style w:type="character" w:styleId="Odkaznakoment">
    <w:name w:val="annotation reference"/>
    <w:basedOn w:val="Standardnpsmoodstavce"/>
    <w:uiPriority w:val="99"/>
    <w:semiHidden/>
    <w:unhideWhenUsed/>
    <w:rsid w:val="001558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8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8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8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833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7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E05D6E-68C2-48A5-B5D3-80C6E09E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LMC s.r.o.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Smetana</dc:creator>
  <cp:lastModifiedBy>Uživatel systému Windows</cp:lastModifiedBy>
  <cp:revision>9</cp:revision>
  <cp:lastPrinted>2017-03-03T09:47:00Z</cp:lastPrinted>
  <dcterms:created xsi:type="dcterms:W3CDTF">2017-03-09T14:20:00Z</dcterms:created>
  <dcterms:modified xsi:type="dcterms:W3CDTF">2020-06-25T17:27:00Z</dcterms:modified>
</cp:coreProperties>
</file>